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85BF4" w14:textId="77777777" w:rsidR="001B64A8" w:rsidRPr="002F1CAC" w:rsidRDefault="001B64A8" w:rsidP="00997044">
      <w:pPr>
        <w:jc w:val="center"/>
        <w:rPr>
          <w:rFonts w:ascii="Century Gothic" w:hAnsi="Century Gothic"/>
          <w:lang w:val="es-CO"/>
        </w:rPr>
      </w:pPr>
      <w:bookmarkStart w:id="0" w:name="_GoBack"/>
      <w:bookmarkEnd w:id="0"/>
      <w:r w:rsidRPr="002F1CAC">
        <w:rPr>
          <w:rFonts w:ascii="Century Gothic" w:hAnsi="Century Gothic"/>
          <w:lang w:val="es-CO"/>
        </w:rPr>
        <w:t>Globals Second Period 2013-2014</w:t>
      </w:r>
    </w:p>
    <w:p w14:paraId="0C4C780F" w14:textId="77777777" w:rsidR="001B64A8" w:rsidRPr="002F1CAC" w:rsidRDefault="008F2C81" w:rsidP="00997044">
      <w:pPr>
        <w:jc w:val="both"/>
        <w:rPr>
          <w:rFonts w:ascii="Century Gothic" w:hAnsi="Century Gothic"/>
          <w:color w:val="FF0000"/>
          <w:lang w:val="es-CO"/>
        </w:rPr>
      </w:pPr>
      <w:r w:rsidRPr="002F1CAC">
        <w:rPr>
          <w:rFonts w:ascii="Century Gothic" w:hAnsi="Century Gothic"/>
          <w:color w:val="FF0000"/>
          <w:lang w:val="es-CO"/>
        </w:rPr>
        <w:t>MATHS</w:t>
      </w:r>
    </w:p>
    <w:p w14:paraId="095D9FE6" w14:textId="0636F90F" w:rsidR="005D7401" w:rsidRPr="00A76009" w:rsidRDefault="005D7401" w:rsidP="00997044">
      <w:pPr>
        <w:jc w:val="both"/>
        <w:rPr>
          <w:rFonts w:ascii="Century Gothic" w:hAnsi="Century Gothic"/>
          <w:color w:val="4472C4" w:themeColor="accent5"/>
          <w:lang w:val="es-CO"/>
        </w:rPr>
      </w:pPr>
      <w:r w:rsidRPr="00A76009">
        <w:rPr>
          <w:rFonts w:ascii="Century Gothic" w:hAnsi="Century Gothic"/>
          <w:color w:val="4472C4" w:themeColor="accent5"/>
          <w:lang w:val="es-CO"/>
        </w:rPr>
        <w:t>Durante este periodo los niños continuaron realizando encuestas en las cuales recolectaron y organizaron información en gráficos de barras. Agruparon objetos con diferentes criterios y explicaron el concepto de inclusión de clase</w:t>
      </w:r>
      <w:ins w:id="1" w:author="Portatil CCB" w:date="2014-03-25T23:20:00Z">
        <w:del w:id="2" w:author="Eleine" w:date="2014-03-27T11:55:00Z">
          <w:r w:rsidR="00AF4F54" w:rsidDel="00990084">
            <w:rPr>
              <w:rFonts w:ascii="Century Gothic" w:hAnsi="Century Gothic"/>
              <w:color w:val="4472C4" w:themeColor="accent5"/>
              <w:lang w:val="es-CO"/>
            </w:rPr>
            <w:delText>,</w:delText>
          </w:r>
        </w:del>
      </w:ins>
      <w:r w:rsidRPr="00A76009">
        <w:rPr>
          <w:rFonts w:ascii="Century Gothic" w:hAnsi="Century Gothic"/>
          <w:color w:val="4472C4" w:themeColor="accent5"/>
          <w:lang w:val="es-CO"/>
        </w:rPr>
        <w:t xml:space="preserve"> y predijeron posibles resultados de acuerdo con la información suministrada. De igual manera, indagaron acerca de  los atributos de los objetos en su entorno</w:t>
      </w:r>
      <w:r w:rsidR="004F2AED" w:rsidRPr="00A76009">
        <w:rPr>
          <w:rFonts w:ascii="Century Gothic" w:hAnsi="Century Gothic"/>
          <w:color w:val="4472C4" w:themeColor="accent5"/>
          <w:lang w:val="es-CO"/>
        </w:rPr>
        <w:t xml:space="preserve">, </w:t>
      </w:r>
      <w:r w:rsidRPr="00A76009">
        <w:rPr>
          <w:rFonts w:ascii="Century Gothic" w:hAnsi="Century Gothic"/>
          <w:color w:val="4472C4" w:themeColor="accent5"/>
          <w:lang w:val="es-CO"/>
        </w:rPr>
        <w:t xml:space="preserve"> por medio de las diferentes experiencias de aprendizaje que les permitieron, estimar y comparar las condiciones medibles de los objetos. </w:t>
      </w:r>
      <w:del w:id="3" w:author="Portatil CCB" w:date="2014-03-25T23:21:00Z">
        <w:r w:rsidRPr="00A76009" w:rsidDel="00AF4F54">
          <w:rPr>
            <w:rFonts w:ascii="Century Gothic" w:hAnsi="Century Gothic"/>
            <w:color w:val="4472C4" w:themeColor="accent5"/>
            <w:lang w:val="es-CO"/>
          </w:rPr>
          <w:delText xml:space="preserve"> </w:delText>
        </w:r>
      </w:del>
      <w:r w:rsidR="004F2AED" w:rsidRPr="00A76009">
        <w:rPr>
          <w:rFonts w:ascii="Century Gothic" w:hAnsi="Century Gothic"/>
          <w:color w:val="4472C4" w:themeColor="accent5"/>
          <w:lang w:val="es-CO"/>
        </w:rPr>
        <w:t>También i</w:t>
      </w:r>
      <w:r w:rsidRPr="00A76009">
        <w:rPr>
          <w:rFonts w:ascii="Century Gothic" w:hAnsi="Century Gothic"/>
          <w:color w:val="4472C4" w:themeColor="accent5"/>
          <w:lang w:val="es-CO"/>
        </w:rPr>
        <w:t>dentificaron y clasificaron las figuras tridimensionales.</w:t>
      </w:r>
    </w:p>
    <w:p w14:paraId="67CBDF58" w14:textId="040A8B2E" w:rsidR="005D7401" w:rsidRPr="00A76009" w:rsidRDefault="005D7401" w:rsidP="004F2AED">
      <w:pPr>
        <w:jc w:val="both"/>
        <w:rPr>
          <w:rFonts w:ascii="Century Gothic" w:hAnsi="Century Gothic"/>
          <w:color w:val="4472C4" w:themeColor="accent5"/>
          <w:lang w:val="es-CO"/>
        </w:rPr>
      </w:pPr>
      <w:r w:rsidRPr="00A76009">
        <w:rPr>
          <w:rFonts w:ascii="Century Gothic" w:hAnsi="Century Gothic"/>
          <w:color w:val="4472C4" w:themeColor="accent5"/>
          <w:lang w:val="es-CO"/>
        </w:rPr>
        <w:t>Descubrieron la simetría en su cuerpo, en objetos de su entorno y en dibujos. Reconocieron lugares y objetos que pueden ser utilizados como puntos de referencia al recorrer un camino.  Igualmente, extendieron patrones hacia la izquierda y hacia la derecha con diversas variables</w:t>
      </w:r>
      <w:ins w:id="4" w:author="Portatil CCB" w:date="2014-03-25T23:21:00Z">
        <w:r w:rsidR="00AF4F54">
          <w:rPr>
            <w:rFonts w:ascii="Century Gothic" w:hAnsi="Century Gothic"/>
            <w:color w:val="4472C4" w:themeColor="accent5"/>
            <w:lang w:val="es-CO"/>
          </w:rPr>
          <w:t>,</w:t>
        </w:r>
      </w:ins>
      <w:r w:rsidRPr="00A76009">
        <w:rPr>
          <w:rFonts w:ascii="Century Gothic" w:hAnsi="Century Gothic"/>
          <w:color w:val="4472C4" w:themeColor="accent5"/>
          <w:lang w:val="es-CO"/>
        </w:rPr>
        <w:t xml:space="preserve"> y los representaron gráficamente.</w:t>
      </w:r>
    </w:p>
    <w:p w14:paraId="134413EE" w14:textId="5B62FCFE" w:rsidR="005D7401" w:rsidRPr="00A76009" w:rsidRDefault="005D7401" w:rsidP="004F2AED">
      <w:pPr>
        <w:jc w:val="both"/>
        <w:rPr>
          <w:rFonts w:ascii="Century Gothic" w:hAnsi="Century Gothic"/>
          <w:color w:val="4472C4" w:themeColor="accent5"/>
          <w:lang w:val="es-CO"/>
        </w:rPr>
      </w:pPr>
      <w:r w:rsidRPr="00A76009">
        <w:rPr>
          <w:rFonts w:ascii="Century Gothic" w:hAnsi="Century Gothic"/>
          <w:color w:val="4472C4" w:themeColor="accent5"/>
          <w:lang w:val="es-CO"/>
        </w:rPr>
        <w:t>Trabajaron los números y sus relaciones hasta el 2</w:t>
      </w:r>
      <w:r w:rsidR="004F2AED" w:rsidRPr="00A76009">
        <w:rPr>
          <w:rFonts w:ascii="Century Gothic" w:hAnsi="Century Gothic"/>
          <w:color w:val="4472C4" w:themeColor="accent5"/>
          <w:lang w:val="es-CO"/>
        </w:rPr>
        <w:t>0, e</w:t>
      </w:r>
      <w:r w:rsidRPr="00A76009">
        <w:rPr>
          <w:rFonts w:ascii="Century Gothic" w:hAnsi="Century Gothic"/>
          <w:color w:val="4472C4" w:themeColor="accent5"/>
          <w:lang w:val="es-CO"/>
        </w:rPr>
        <w:t>stimaron cantidades has</w:t>
      </w:r>
      <w:r w:rsidR="004F2AED" w:rsidRPr="00A76009">
        <w:rPr>
          <w:rFonts w:ascii="Century Gothic" w:hAnsi="Century Gothic"/>
          <w:color w:val="4472C4" w:themeColor="accent5"/>
          <w:lang w:val="es-CO"/>
        </w:rPr>
        <w:t>ta el 10 en situaciones reales y r</w:t>
      </w:r>
      <w:r w:rsidRPr="00A76009">
        <w:rPr>
          <w:rFonts w:ascii="Century Gothic" w:hAnsi="Century Gothic"/>
          <w:color w:val="4472C4" w:themeColor="accent5"/>
          <w:lang w:val="es-CO"/>
        </w:rPr>
        <w:t xml:space="preserve">ealizaron sumas sencillas utilizando las diferentes combinaciones hasta el 7. </w:t>
      </w:r>
    </w:p>
    <w:p w14:paraId="35BD4696" w14:textId="77777777" w:rsidR="005D7401" w:rsidRPr="00A76009" w:rsidRDefault="005D7401" w:rsidP="005D7401">
      <w:pPr>
        <w:rPr>
          <w:rFonts w:ascii="Century Gothic" w:hAnsi="Century Gothic"/>
          <w:color w:val="4472C4" w:themeColor="accent5"/>
          <w:lang w:val="es-CO"/>
        </w:rPr>
      </w:pPr>
    </w:p>
    <w:p w14:paraId="6699BCD8" w14:textId="77777777" w:rsidR="00992700" w:rsidRPr="002F1CAC" w:rsidRDefault="00992700" w:rsidP="00E550F6">
      <w:pPr>
        <w:jc w:val="both"/>
        <w:rPr>
          <w:rFonts w:ascii="Century Gothic" w:hAnsi="Century Gothic"/>
          <w:color w:val="FF0000"/>
          <w:lang w:val="es-CO"/>
        </w:rPr>
      </w:pPr>
      <w:r w:rsidRPr="002F1CAC">
        <w:rPr>
          <w:rFonts w:ascii="Century Gothic" w:hAnsi="Century Gothic"/>
          <w:color w:val="FF0000"/>
          <w:lang w:val="es-CO"/>
        </w:rPr>
        <w:t>TRANSDSICIPLINARY STUDIES</w:t>
      </w:r>
    </w:p>
    <w:p w14:paraId="6C625223" w14:textId="48A6830F" w:rsidR="00AD3D64" w:rsidRPr="00A76009" w:rsidRDefault="00AD3D64" w:rsidP="00AD3D64">
      <w:pPr>
        <w:jc w:val="both"/>
        <w:rPr>
          <w:rFonts w:ascii="Century Gothic" w:hAnsi="Century Gothic"/>
          <w:color w:val="00B050"/>
          <w:lang w:val="es-ES"/>
        </w:rPr>
      </w:pPr>
      <w:r w:rsidRPr="00A76009">
        <w:rPr>
          <w:rFonts w:ascii="Century Gothic" w:hAnsi="Century Gothic"/>
          <w:color w:val="00B050"/>
          <w:lang w:val="es-ES"/>
        </w:rPr>
        <w:t>En el área de las Ciencias</w:t>
      </w:r>
      <w:r w:rsidR="004F2AED" w:rsidRPr="00A76009">
        <w:rPr>
          <w:rFonts w:ascii="Century Gothic" w:hAnsi="Century Gothic"/>
          <w:color w:val="00B050"/>
          <w:lang w:val="es-ES"/>
        </w:rPr>
        <w:t xml:space="preserve"> Naturales</w:t>
      </w:r>
      <w:r w:rsidRPr="00A76009">
        <w:rPr>
          <w:rFonts w:ascii="Century Gothic" w:hAnsi="Century Gothic"/>
          <w:color w:val="00B050"/>
          <w:lang w:val="es-ES"/>
        </w:rPr>
        <w:t>, los estudiantes indagaron acerca de los diferentes tipos de adaptaciones que los seres vivientes desarrollan, y cómo éstas les ayudan a ajustarse a su medio. De igual manera, identificaron qué necesitan los seres vivientes para sobrevivir y preservar su especie, e indagaron sobre cómo algunos insectos sociales dividen su trabajo entre ellos. Este aprendizaje se llevó a cabo a través de charlas con expertos, salidas pedagógicas y visitas a la biblioteca, entre otras formas de indagación.</w:t>
      </w:r>
    </w:p>
    <w:p w14:paraId="12F5F19E" w14:textId="26F41B59" w:rsidR="00AD3D64" w:rsidRPr="00A76009" w:rsidRDefault="00AD3D64" w:rsidP="00AD3D64">
      <w:pPr>
        <w:jc w:val="both"/>
        <w:rPr>
          <w:rFonts w:ascii="Century Gothic" w:hAnsi="Century Gothic" w:cs="Calibri"/>
          <w:color w:val="00B050"/>
          <w:lang w:val="es-US"/>
        </w:rPr>
      </w:pPr>
      <w:r w:rsidRPr="00A76009">
        <w:rPr>
          <w:rFonts w:ascii="Century Gothic" w:hAnsi="Century Gothic" w:cs="Calibri"/>
          <w:color w:val="00B050"/>
          <w:lang w:val="es-US"/>
        </w:rPr>
        <w:t xml:space="preserve">En el área de </w:t>
      </w:r>
      <w:r w:rsidR="004F2AED" w:rsidRPr="00A76009">
        <w:rPr>
          <w:rFonts w:ascii="Century Gothic" w:hAnsi="Century Gothic" w:cs="Calibri"/>
          <w:color w:val="00B050"/>
          <w:lang w:val="es-US"/>
        </w:rPr>
        <w:t xml:space="preserve">las Ciencias </w:t>
      </w:r>
      <w:r w:rsidRPr="00A76009">
        <w:rPr>
          <w:rFonts w:ascii="Century Gothic" w:hAnsi="Century Gothic" w:cs="Calibri"/>
          <w:color w:val="00B050"/>
          <w:lang w:val="es-US"/>
        </w:rPr>
        <w:t>Sociales, los estudiantes indagaron acerca de cómo las personas se adaptan a un ambiente diferente, de cómo se organizan para vivir en comunidad, y el por qué el trabajo en equipo requiere de la contribución de cada individuo.</w:t>
      </w:r>
    </w:p>
    <w:p w14:paraId="3DD7C67A" w14:textId="77777777" w:rsidR="008F2C81" w:rsidRPr="002F1CAC" w:rsidRDefault="008F2C81" w:rsidP="00E550F6">
      <w:pPr>
        <w:jc w:val="both"/>
        <w:rPr>
          <w:rFonts w:ascii="Century Gothic" w:hAnsi="Century Gothic" w:cs="Calibri"/>
          <w:color w:val="000000"/>
          <w:lang w:val="es-US"/>
        </w:rPr>
      </w:pPr>
    </w:p>
    <w:p w14:paraId="350F7C92" w14:textId="77777777" w:rsidR="00A76009" w:rsidRDefault="00A76009" w:rsidP="00E550F6">
      <w:pPr>
        <w:jc w:val="both"/>
        <w:rPr>
          <w:rFonts w:ascii="Century Gothic" w:hAnsi="Century Gothic" w:cs="Calibri"/>
          <w:color w:val="FF0000"/>
          <w:lang w:val="es-US"/>
        </w:rPr>
      </w:pPr>
    </w:p>
    <w:p w14:paraId="2E2AAD41" w14:textId="77777777" w:rsidR="00A76009" w:rsidRDefault="00A76009" w:rsidP="00E550F6">
      <w:pPr>
        <w:jc w:val="both"/>
        <w:rPr>
          <w:rFonts w:ascii="Century Gothic" w:hAnsi="Century Gothic" w:cs="Calibri"/>
          <w:color w:val="FF0000"/>
          <w:lang w:val="es-US"/>
        </w:rPr>
      </w:pPr>
    </w:p>
    <w:p w14:paraId="19E60AD8" w14:textId="77777777" w:rsidR="008F2C81" w:rsidRPr="002F1CAC" w:rsidRDefault="008F2C81" w:rsidP="00E550F6">
      <w:pPr>
        <w:jc w:val="both"/>
        <w:rPr>
          <w:rFonts w:ascii="Century Gothic" w:hAnsi="Century Gothic" w:cs="Calibri"/>
          <w:color w:val="FF0000"/>
          <w:lang w:val="es-US"/>
        </w:rPr>
      </w:pPr>
      <w:r w:rsidRPr="002F1CAC">
        <w:rPr>
          <w:rFonts w:ascii="Century Gothic" w:hAnsi="Century Gothic" w:cs="Calibri"/>
          <w:color w:val="FF0000"/>
          <w:lang w:val="es-US"/>
        </w:rPr>
        <w:lastRenderedPageBreak/>
        <w:t>PSE</w:t>
      </w:r>
    </w:p>
    <w:p w14:paraId="373E5BD3" w14:textId="77777777" w:rsidR="00066D73" w:rsidRPr="00A76009" w:rsidRDefault="00066D73" w:rsidP="00066D7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70C0"/>
          <w:lang w:val="es-CO"/>
        </w:rPr>
      </w:pPr>
      <w:r w:rsidRPr="00A76009">
        <w:rPr>
          <w:rFonts w:ascii="Century Gothic" w:hAnsi="Century Gothic" w:cs="Calibri"/>
          <w:color w:val="0070C0"/>
          <w:lang w:val="es-CO"/>
        </w:rPr>
        <w:t>Esta área  comprende la salud y el desarrollo físico, emocional, cognitivo, espiritual y social, contribuyendo a la comprensión de uno mismo, al establecimiento y mantenimiento de relaciones con los demás, y a la elección de una vida activa y saludable.</w:t>
      </w:r>
      <w:r w:rsidRPr="00A76009">
        <w:rPr>
          <w:rFonts w:ascii="Century Gothic" w:hAnsi="Century Gothic"/>
          <w:color w:val="0070C0"/>
          <w:lang w:val="es-CO"/>
        </w:rPr>
        <w:t xml:space="preserve"> </w:t>
      </w:r>
    </w:p>
    <w:p w14:paraId="6E558ADC" w14:textId="77777777" w:rsidR="00066D73" w:rsidRPr="00A76009" w:rsidRDefault="00066D73" w:rsidP="00066D7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70C0"/>
          <w:lang w:val="es-CO"/>
        </w:rPr>
      </w:pPr>
    </w:p>
    <w:p w14:paraId="62BD18A0" w14:textId="6F778AFB" w:rsidR="00066D73" w:rsidRPr="00A76009" w:rsidRDefault="00066D73" w:rsidP="00066D7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70C0"/>
          <w:lang w:val="es-CO"/>
        </w:rPr>
      </w:pPr>
      <w:r w:rsidRPr="00A76009">
        <w:rPr>
          <w:rFonts w:ascii="Century Gothic" w:hAnsi="Century Gothic"/>
          <w:color w:val="0070C0"/>
          <w:lang w:val="es-CO"/>
        </w:rPr>
        <w:t>En este segundo periodo los estudiantes tuvieron la oportunidad de continuar  fortaleciendo sus  competencias ciudadanas ya iniciadas en el primero, y de desarrollar otras nuevas, por medio de las diferentes experiencias de aprendizaje planteadas tanto en los Talleres de Afectividad</w:t>
      </w:r>
      <w:ins w:id="5" w:author="Portatil CCB" w:date="2014-03-26T19:09:00Z">
        <w:r w:rsidR="00DC0A64">
          <w:rPr>
            <w:rFonts w:ascii="Century Gothic" w:hAnsi="Century Gothic"/>
            <w:color w:val="0070C0"/>
            <w:lang w:val="es-CO"/>
          </w:rPr>
          <w:t>, así</w:t>
        </w:r>
      </w:ins>
      <w:r w:rsidRPr="00A76009">
        <w:rPr>
          <w:rFonts w:ascii="Century Gothic" w:hAnsi="Century Gothic"/>
          <w:color w:val="0070C0"/>
          <w:lang w:val="es-CO"/>
        </w:rPr>
        <w:t xml:space="preserve"> como también en la interacción continua del diario vivir escolar.</w:t>
      </w:r>
    </w:p>
    <w:p w14:paraId="0B6691F6" w14:textId="77777777" w:rsidR="00066D73" w:rsidRPr="00A76009" w:rsidRDefault="00066D73" w:rsidP="00066D7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color w:val="0070C0"/>
          <w:lang w:val="es-CO"/>
        </w:rPr>
      </w:pPr>
      <w:r w:rsidRPr="00A76009">
        <w:rPr>
          <w:rFonts w:ascii="Century Gothic" w:hAnsi="Century Gothic"/>
          <w:color w:val="0070C0"/>
          <w:lang w:val="es-CO"/>
        </w:rPr>
        <w:t xml:space="preserve"> </w:t>
      </w:r>
    </w:p>
    <w:p w14:paraId="78FA4A0E" w14:textId="4D13B110" w:rsidR="00066D73" w:rsidRPr="00A76009" w:rsidRDefault="00066D73" w:rsidP="00066D73">
      <w:pPr>
        <w:spacing w:after="0"/>
        <w:jc w:val="both"/>
        <w:rPr>
          <w:rFonts w:ascii="Century Gothic" w:hAnsi="Century Gothic"/>
          <w:color w:val="0070C0"/>
          <w:lang w:val="es-CO"/>
        </w:rPr>
      </w:pPr>
      <w:r w:rsidRPr="00A76009">
        <w:rPr>
          <w:rFonts w:ascii="Century Gothic" w:hAnsi="Century Gothic"/>
          <w:color w:val="0070C0"/>
          <w:lang w:val="es-CO"/>
        </w:rPr>
        <w:t xml:space="preserve">Se enfatizó en el reconocimiento de sus fortalezas y de cómo las personas las ponen al servicio de los demás; de igual manera, debieron reflexionar sobre sus faltas, y buscar alternativas de solución. Los niños </w:t>
      </w:r>
      <w:r w:rsidR="00C42038" w:rsidRPr="00A76009">
        <w:rPr>
          <w:rFonts w:ascii="Century Gothic" w:hAnsi="Century Gothic"/>
          <w:color w:val="0070C0"/>
          <w:lang w:val="es-CO"/>
        </w:rPr>
        <w:t>tuvieron la oportunidad de asumir</w:t>
      </w:r>
      <w:r w:rsidRPr="00A76009">
        <w:rPr>
          <w:rFonts w:ascii="Century Gothic" w:hAnsi="Century Gothic"/>
          <w:color w:val="0070C0"/>
          <w:lang w:val="es-CO"/>
        </w:rPr>
        <w:t xml:space="preserve"> con organización e independencia las diferentes actividades siguiendo las instrucciones dadas, manejando el tiempo adecuadamente para la realización de sus trabajos, y siendo cuidadosos en la presentación de los mismos; y continuaron desarrollando actividades para favorecer una correcta postura corporal. </w:t>
      </w:r>
      <w:r w:rsidRPr="00A76009">
        <w:rPr>
          <w:rFonts w:ascii="Century Gothic" w:hAnsi="Century Gothic" w:cstheme="minorHAnsi"/>
          <w:color w:val="0070C0"/>
          <w:lang w:val="es-CO"/>
        </w:rPr>
        <w:t xml:space="preserve"> </w:t>
      </w:r>
    </w:p>
    <w:p w14:paraId="34F7E410" w14:textId="77777777" w:rsidR="00066D73" w:rsidRPr="00A76009" w:rsidRDefault="00066D73" w:rsidP="00066D73">
      <w:pPr>
        <w:pStyle w:val="Sinespaciado1"/>
        <w:jc w:val="both"/>
        <w:rPr>
          <w:rFonts w:ascii="Century Gothic" w:hAnsi="Century Gothic" w:cs="Calibri"/>
          <w:color w:val="0070C0"/>
          <w:lang w:val="es-CO"/>
        </w:rPr>
      </w:pPr>
      <w:r w:rsidRPr="00A76009">
        <w:rPr>
          <w:rFonts w:ascii="Century Gothic" w:hAnsi="Century Gothic"/>
          <w:color w:val="0070C0"/>
          <w:lang w:val="es-CO"/>
        </w:rPr>
        <w:t>De igual manera</w:t>
      </w:r>
      <w:r w:rsidRPr="00A76009">
        <w:rPr>
          <w:rFonts w:ascii="Century Gothic" w:hAnsi="Century Gothic"/>
          <w:color w:val="0070C0"/>
        </w:rPr>
        <w:t>,</w:t>
      </w:r>
      <w:r w:rsidRPr="00A76009">
        <w:rPr>
          <w:rFonts w:ascii="Century Gothic" w:hAnsi="Century Gothic" w:cstheme="minorHAnsi"/>
          <w:color w:val="0070C0"/>
        </w:rPr>
        <w:t xml:space="preserve"> se continuaron </w:t>
      </w:r>
      <w:r w:rsidRPr="00A76009">
        <w:rPr>
          <w:rFonts w:ascii="Century Gothic" w:hAnsi="Century Gothic" w:cs="Calibri"/>
          <w:color w:val="0070C0"/>
          <w:lang w:val="es-CO"/>
        </w:rPr>
        <w:t xml:space="preserve">fortaleciendo los buenos hábitos de </w:t>
      </w:r>
      <w:commentRangeStart w:id="6"/>
      <w:r w:rsidRPr="00A76009">
        <w:rPr>
          <w:rFonts w:ascii="Century Gothic" w:hAnsi="Century Gothic" w:cs="Calibri"/>
          <w:color w:val="0070C0"/>
          <w:lang w:val="es-CO"/>
        </w:rPr>
        <w:t>higiene</w:t>
      </w:r>
      <w:commentRangeEnd w:id="6"/>
      <w:r w:rsidRPr="00A76009">
        <w:rPr>
          <w:rStyle w:val="Refdecomentario"/>
          <w:rFonts w:ascii="Century Gothic" w:eastAsiaTheme="minorHAnsi" w:hAnsi="Century Gothic" w:cstheme="minorBidi"/>
          <w:color w:val="0070C0"/>
          <w:sz w:val="22"/>
          <w:szCs w:val="22"/>
          <w:lang w:val="en-US"/>
        </w:rPr>
        <w:commentReference w:id="6"/>
      </w:r>
      <w:r w:rsidRPr="00A76009">
        <w:rPr>
          <w:rFonts w:ascii="Century Gothic" w:hAnsi="Century Gothic" w:cs="Calibri"/>
          <w:color w:val="0070C0"/>
          <w:lang w:val="es-CO"/>
        </w:rPr>
        <w:t xml:space="preserve"> y reconocieron la importancia de los roles y las responsabilidades que existen dentro de un grupo.</w:t>
      </w:r>
    </w:p>
    <w:p w14:paraId="576B362F" w14:textId="77777777" w:rsidR="002F1CAC" w:rsidRPr="00A76009" w:rsidRDefault="002F1CAC" w:rsidP="00E550F6">
      <w:pPr>
        <w:pStyle w:val="Sinespaciado1"/>
        <w:jc w:val="both"/>
        <w:rPr>
          <w:rFonts w:ascii="Century Gothic" w:hAnsi="Century Gothic" w:cs="Calibri"/>
          <w:color w:val="0070C0"/>
          <w:lang w:val="es-CO"/>
        </w:rPr>
      </w:pPr>
    </w:p>
    <w:p w14:paraId="00761545" w14:textId="1011C941" w:rsidR="00A2548F" w:rsidRPr="002F1CAC" w:rsidRDefault="00A2548F" w:rsidP="00E550F6">
      <w:pPr>
        <w:pStyle w:val="Sinespaciado1"/>
        <w:jc w:val="both"/>
        <w:rPr>
          <w:rFonts w:ascii="Century Gothic" w:hAnsi="Century Gothic" w:cs="Calibri"/>
          <w:color w:val="FF0000"/>
          <w:lang w:val="es-CO"/>
        </w:rPr>
      </w:pPr>
      <w:r w:rsidRPr="002F1CAC">
        <w:rPr>
          <w:rFonts w:ascii="Century Gothic" w:hAnsi="Century Gothic" w:cs="Calibri"/>
          <w:color w:val="FF0000"/>
          <w:lang w:val="es-CO"/>
        </w:rPr>
        <w:t>L2:</w:t>
      </w:r>
    </w:p>
    <w:p w14:paraId="7ED490F4" w14:textId="64BD0906" w:rsidR="00A2548F" w:rsidRPr="00A76009" w:rsidRDefault="00A2548F" w:rsidP="00E550F6">
      <w:pPr>
        <w:jc w:val="both"/>
        <w:rPr>
          <w:rFonts w:ascii="Century Gothic" w:hAnsi="Century Gothic"/>
          <w:color w:val="00B050"/>
          <w:lang w:val="es-CO"/>
        </w:rPr>
      </w:pPr>
      <w:r w:rsidRPr="00A76009">
        <w:rPr>
          <w:rFonts w:ascii="Century Gothic" w:hAnsi="Century Gothic"/>
          <w:color w:val="00B050"/>
          <w:lang w:val="es-CO"/>
        </w:rPr>
        <w:t xml:space="preserve">Durante este periodo los </w:t>
      </w:r>
      <w:commentRangeStart w:id="7"/>
      <w:r w:rsidRPr="00A76009">
        <w:rPr>
          <w:rFonts w:ascii="Century Gothic" w:hAnsi="Century Gothic"/>
          <w:color w:val="00B050"/>
          <w:lang w:val="es-CO"/>
        </w:rPr>
        <w:t>niños</w:t>
      </w:r>
      <w:commentRangeEnd w:id="7"/>
      <w:r w:rsidRPr="00A76009">
        <w:rPr>
          <w:rStyle w:val="Refdecomentario"/>
          <w:rFonts w:ascii="Century Gothic" w:hAnsi="Century Gothic"/>
          <w:color w:val="00B050"/>
          <w:sz w:val="22"/>
          <w:szCs w:val="22"/>
        </w:rPr>
        <w:commentReference w:id="7"/>
      </w:r>
      <w:r w:rsidRPr="00A76009">
        <w:rPr>
          <w:rFonts w:ascii="Century Gothic" w:hAnsi="Century Gothic"/>
          <w:color w:val="00B050"/>
          <w:lang w:val="es-CO"/>
        </w:rPr>
        <w:t xml:space="preserve"> fueron expuestos a instrucciones cada vez más complejas. Trabajaron en el reconocimiento de </w:t>
      </w:r>
      <w:r w:rsidR="00434675" w:rsidRPr="00A76009">
        <w:rPr>
          <w:rFonts w:ascii="Century Gothic" w:hAnsi="Century Gothic"/>
          <w:color w:val="00B050"/>
          <w:lang w:val="es-CO"/>
        </w:rPr>
        <w:t xml:space="preserve">algunos </w:t>
      </w:r>
      <w:r w:rsidRPr="00A76009">
        <w:rPr>
          <w:rFonts w:ascii="Century Gothic" w:hAnsi="Century Gothic"/>
          <w:color w:val="00B050"/>
          <w:lang w:val="es-CO"/>
        </w:rPr>
        <w:t xml:space="preserve">sonidos </w:t>
      </w:r>
      <w:r w:rsidR="00434675" w:rsidRPr="00A76009">
        <w:rPr>
          <w:rFonts w:ascii="Century Gothic" w:hAnsi="Century Gothic"/>
          <w:color w:val="00B050"/>
          <w:lang w:val="es-CO"/>
        </w:rPr>
        <w:t>iniciales</w:t>
      </w:r>
      <w:r w:rsidRPr="00A76009">
        <w:rPr>
          <w:rFonts w:ascii="Century Gothic" w:hAnsi="Century Gothic"/>
          <w:color w:val="00B050"/>
          <w:lang w:val="es-CO"/>
        </w:rPr>
        <w:t xml:space="preserve">  para facilitar la comprensión y la apropiación de mayor vocabulario, haciendo uso de éste en todos los contextos escolares.  </w:t>
      </w:r>
    </w:p>
    <w:p w14:paraId="3BC9D980" w14:textId="1FAD3B57" w:rsidR="00A2548F" w:rsidRPr="00A76009" w:rsidRDefault="00434675" w:rsidP="00E550F6">
      <w:pPr>
        <w:jc w:val="both"/>
        <w:rPr>
          <w:rFonts w:ascii="Century Gothic" w:hAnsi="Century Gothic"/>
          <w:color w:val="00B050"/>
          <w:lang w:val="es-CO"/>
        </w:rPr>
      </w:pPr>
      <w:r w:rsidRPr="00A76009">
        <w:rPr>
          <w:rFonts w:ascii="Century Gothic" w:hAnsi="Century Gothic"/>
          <w:color w:val="00B050"/>
          <w:lang w:val="es-CO"/>
        </w:rPr>
        <w:t>Continuaron</w:t>
      </w:r>
      <w:r w:rsidR="00A2548F" w:rsidRPr="00A76009">
        <w:rPr>
          <w:rFonts w:ascii="Century Gothic" w:hAnsi="Century Gothic"/>
          <w:color w:val="00B050"/>
          <w:lang w:val="es-CO"/>
        </w:rPr>
        <w:t xml:space="preserve"> además </w:t>
      </w:r>
      <w:r w:rsidRPr="00A76009">
        <w:rPr>
          <w:rFonts w:ascii="Century Gothic" w:hAnsi="Century Gothic"/>
          <w:color w:val="00B050"/>
          <w:lang w:val="es-CO"/>
        </w:rPr>
        <w:t xml:space="preserve">con </w:t>
      </w:r>
      <w:r w:rsidR="00A2548F" w:rsidRPr="00A76009">
        <w:rPr>
          <w:rFonts w:ascii="Century Gothic" w:hAnsi="Century Gothic"/>
          <w:color w:val="00B050"/>
          <w:lang w:val="es-CO"/>
        </w:rPr>
        <w:t>la indagación sobre el sentido y el propósito de los diferentes textos visuales encontrados a su alrededor.</w:t>
      </w:r>
    </w:p>
    <w:p w14:paraId="49A9DCE4" w14:textId="0335126E" w:rsidR="00A2548F" w:rsidRPr="00A76009" w:rsidRDefault="00A2548F" w:rsidP="00E550F6">
      <w:pPr>
        <w:jc w:val="both"/>
        <w:rPr>
          <w:rFonts w:ascii="Century Gothic" w:hAnsi="Century Gothic"/>
          <w:color w:val="00B050"/>
          <w:lang w:val="es-CO"/>
        </w:rPr>
      </w:pPr>
      <w:r w:rsidRPr="00A76009">
        <w:rPr>
          <w:rFonts w:ascii="Century Gothic" w:hAnsi="Century Gothic"/>
          <w:color w:val="00B050"/>
          <w:lang w:val="es-CO"/>
        </w:rPr>
        <w:t xml:space="preserve">El trabajo con diferentes tipos de textos los llevó a comprender algunos de los elementos de una historia (personajes y espacio de la misma), lo que además facilitó la posibilidad de establecer relaciones entre sus propias experiencias y los personajes de algunas de las historias leídas. Por otra parte, trabajaron en el reconocimiento y comprensión de las palabras de uso frecuentes propuestas este periodo. </w:t>
      </w:r>
      <w:r w:rsidR="00434675" w:rsidRPr="00A76009">
        <w:rPr>
          <w:rFonts w:ascii="Century Gothic" w:hAnsi="Century Gothic"/>
          <w:color w:val="00B050"/>
          <w:lang w:val="es-CO"/>
        </w:rPr>
        <w:t>En cuanto a l</w:t>
      </w:r>
      <w:r w:rsidRPr="00A76009">
        <w:rPr>
          <w:rFonts w:ascii="Century Gothic" w:hAnsi="Century Gothic"/>
          <w:color w:val="00B050"/>
          <w:lang w:val="es-CO"/>
        </w:rPr>
        <w:t xml:space="preserve">a escritura, </w:t>
      </w:r>
      <w:r w:rsidR="00434675" w:rsidRPr="00A76009">
        <w:rPr>
          <w:rFonts w:ascii="Century Gothic" w:hAnsi="Century Gothic"/>
          <w:color w:val="00B050"/>
          <w:lang w:val="es-CO"/>
        </w:rPr>
        <w:t>se formalizaron</w:t>
      </w:r>
      <w:r w:rsidRPr="00A76009">
        <w:rPr>
          <w:rFonts w:ascii="Century Gothic" w:hAnsi="Century Gothic"/>
          <w:color w:val="00B050"/>
          <w:lang w:val="es-CO"/>
        </w:rPr>
        <w:t xml:space="preserve"> las propuestas de “actos de escritura” en </w:t>
      </w:r>
      <w:r w:rsidR="00434675" w:rsidRPr="00A76009">
        <w:rPr>
          <w:rFonts w:ascii="Century Gothic" w:hAnsi="Century Gothic"/>
          <w:color w:val="00B050"/>
          <w:lang w:val="es-CO"/>
        </w:rPr>
        <w:t>registros espontáneos en la cartilla de los sonidos y en formatos</w:t>
      </w:r>
      <w:r w:rsidRPr="00A76009">
        <w:rPr>
          <w:rFonts w:ascii="Century Gothic" w:hAnsi="Century Gothic"/>
          <w:color w:val="00B050"/>
          <w:lang w:val="es-CO"/>
        </w:rPr>
        <w:t xml:space="preserve"> </w:t>
      </w:r>
      <w:r w:rsidR="00434675" w:rsidRPr="00A76009">
        <w:rPr>
          <w:rFonts w:ascii="Century Gothic" w:hAnsi="Century Gothic"/>
          <w:color w:val="00B050"/>
          <w:lang w:val="es-CO"/>
        </w:rPr>
        <w:t xml:space="preserve">dados, </w:t>
      </w:r>
      <w:r w:rsidRPr="00A76009">
        <w:rPr>
          <w:rFonts w:ascii="Century Gothic" w:hAnsi="Century Gothic"/>
          <w:color w:val="00B050"/>
          <w:lang w:val="es-CO"/>
        </w:rPr>
        <w:t xml:space="preserve">siguiendo </w:t>
      </w:r>
      <w:r w:rsidR="00434675" w:rsidRPr="00A76009">
        <w:rPr>
          <w:rFonts w:ascii="Century Gothic" w:hAnsi="Century Gothic"/>
          <w:color w:val="00B050"/>
          <w:lang w:val="es-CO"/>
        </w:rPr>
        <w:t>la estructura y el modelado de sus maestros.</w:t>
      </w:r>
    </w:p>
    <w:p w14:paraId="087D5F04" w14:textId="77777777" w:rsidR="00A76009" w:rsidRDefault="00A76009" w:rsidP="00417B25">
      <w:pPr>
        <w:jc w:val="both"/>
        <w:rPr>
          <w:rFonts w:ascii="Century Gothic" w:hAnsi="Century Gothic"/>
          <w:color w:val="FF0000"/>
          <w:lang w:val="es-CO"/>
        </w:rPr>
      </w:pPr>
    </w:p>
    <w:p w14:paraId="4CB2DF24" w14:textId="77777777" w:rsidR="00A76009" w:rsidRDefault="00A76009" w:rsidP="00417B25">
      <w:pPr>
        <w:jc w:val="both"/>
        <w:rPr>
          <w:rFonts w:ascii="Century Gothic" w:hAnsi="Century Gothic"/>
          <w:color w:val="FF0000"/>
          <w:lang w:val="es-CO"/>
        </w:rPr>
      </w:pPr>
    </w:p>
    <w:p w14:paraId="6DD0FE91" w14:textId="77777777" w:rsidR="00E06A76" w:rsidRDefault="00E550F6" w:rsidP="00417B25">
      <w:pPr>
        <w:jc w:val="both"/>
        <w:rPr>
          <w:rFonts w:ascii="Century Gothic" w:hAnsi="Century Gothic"/>
          <w:color w:val="FF0000"/>
          <w:lang w:val="es-CO"/>
        </w:rPr>
      </w:pPr>
      <w:r w:rsidRPr="002F1CAC">
        <w:rPr>
          <w:rFonts w:ascii="Century Gothic" w:hAnsi="Century Gothic"/>
          <w:color w:val="FF0000"/>
          <w:lang w:val="es-CO"/>
        </w:rPr>
        <w:lastRenderedPageBreak/>
        <w:t>SKILLS:</w:t>
      </w:r>
      <w:r w:rsidR="00417B25">
        <w:rPr>
          <w:rFonts w:ascii="Century Gothic" w:hAnsi="Century Gothic"/>
          <w:color w:val="FF0000"/>
          <w:lang w:val="es-CO"/>
        </w:rPr>
        <w:t xml:space="preserve"> </w:t>
      </w:r>
    </w:p>
    <w:p w14:paraId="6C62C434" w14:textId="6FF3F197" w:rsidR="00A76009" w:rsidRPr="00A76009" w:rsidRDefault="00417B25" w:rsidP="00A76009">
      <w:pPr>
        <w:jc w:val="both"/>
        <w:rPr>
          <w:rFonts w:ascii="Century Gothic" w:hAnsi="Century Gothic" w:cs="Calibri"/>
          <w:b/>
          <w:color w:val="0070C0"/>
          <w:sz w:val="24"/>
          <w:szCs w:val="28"/>
          <w:lang w:val="es-CO"/>
        </w:rPr>
      </w:pPr>
      <w:r w:rsidRPr="00A76009">
        <w:rPr>
          <w:rFonts w:ascii="Century Gothic" w:hAnsi="Century Gothic"/>
          <w:color w:val="0070C0"/>
          <w:lang w:val="es-CO"/>
        </w:rPr>
        <w:t>Durante este período l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8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os estudiantes continuaron adquiriendo  y aplicando un conjunto de habilidades transdisciplinarias </w:t>
      </w:r>
      <w:r w:rsidR="0000190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9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>de tipo  social (</w:t>
      </w:r>
      <w:r w:rsidR="00001900" w:rsidRPr="00AF4F54">
        <w:rPr>
          <w:rFonts w:ascii="Calibri" w:hAnsi="Calibri" w:cs="Calibri"/>
          <w:b/>
          <w:color w:val="0070C0"/>
          <w:sz w:val="18"/>
          <w:szCs w:val="18"/>
          <w:lang w:val="es-CO"/>
          <w:rPrChange w:id="10" w:author="Portatil CCB" w:date="2014-03-25T23:20:00Z">
            <w:rPr>
              <w:rFonts w:ascii="Calibri" w:hAnsi="Calibri" w:cs="Calibri"/>
              <w:b/>
              <w:color w:val="0070C0"/>
              <w:sz w:val="18"/>
              <w:szCs w:val="18"/>
            </w:rPr>
          </w:rPrChange>
        </w:rPr>
        <w:t>Adoptar diferentes roles y Toma de decision</w:t>
      </w:r>
      <w:ins w:id="11" w:author="Portatil CCB" w:date="2014-03-26T19:11:00Z">
        <w:r w:rsidR="00DC0A64">
          <w:rPr>
            <w:rFonts w:ascii="Calibri" w:hAnsi="Calibri" w:cs="Calibri"/>
            <w:b/>
            <w:color w:val="0070C0"/>
            <w:sz w:val="18"/>
            <w:szCs w:val="18"/>
            <w:lang w:val="es-CO"/>
          </w:rPr>
          <w:t>e</w:t>
        </w:r>
      </w:ins>
      <w:r w:rsidR="00001900" w:rsidRPr="00AF4F54">
        <w:rPr>
          <w:rFonts w:ascii="Calibri" w:hAnsi="Calibri" w:cs="Calibri"/>
          <w:b/>
          <w:color w:val="0070C0"/>
          <w:sz w:val="18"/>
          <w:szCs w:val="18"/>
          <w:lang w:val="es-CO"/>
          <w:rPrChange w:id="12" w:author="Portatil CCB" w:date="2014-03-25T23:20:00Z">
            <w:rPr>
              <w:rFonts w:ascii="Calibri" w:hAnsi="Calibri" w:cs="Calibri"/>
              <w:b/>
              <w:color w:val="0070C0"/>
              <w:sz w:val="18"/>
              <w:szCs w:val="18"/>
            </w:rPr>
          </w:rPrChange>
        </w:rPr>
        <w:t xml:space="preserve">s en grupo) 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13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>, de pensamiento</w:t>
      </w:r>
      <w:r w:rsidR="0000190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14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 </w:t>
      </w:r>
      <w:r w:rsidR="00001900" w:rsidRPr="00A76009">
        <w:rPr>
          <w:rFonts w:ascii="Century Gothic" w:hAnsi="Century Gothic"/>
          <w:color w:val="0070C0"/>
          <w:lang w:val="es-MX"/>
        </w:rPr>
        <w:t>(</w:t>
      </w:r>
      <w:r w:rsidR="00001900" w:rsidRPr="00A76009">
        <w:rPr>
          <w:rFonts w:ascii="Century Gothic" w:hAnsi="Century Gothic"/>
          <w:b/>
          <w:color w:val="0070C0"/>
          <w:sz w:val="18"/>
          <w:lang w:val="es-MX"/>
        </w:rPr>
        <w:t>Adquisición de conocimiento</w:t>
      </w:r>
      <w:r w:rsidR="00001900" w:rsidRPr="00A76009">
        <w:rPr>
          <w:rFonts w:ascii="Century Gothic" w:hAnsi="Century Gothic"/>
          <w:color w:val="0070C0"/>
          <w:lang w:val="es-MX"/>
        </w:rPr>
        <w:t>)</w:t>
      </w:r>
      <w:del w:id="15" w:author="Portatil CCB" w:date="2014-03-26T19:11:00Z">
        <w:r w:rsidR="00001900" w:rsidRPr="00AF4F54" w:rsidDel="00DC0A64">
          <w:rPr>
            <w:rFonts w:ascii="Century Gothic" w:hAnsi="Century Gothic" w:cs="Calibri"/>
            <w:color w:val="0070C0"/>
            <w:shd w:val="clear" w:color="auto" w:fill="FFFFFF"/>
            <w:lang w:val="es-CO"/>
            <w:rPrChange w:id="16" w:author="Portatil CCB" w:date="2014-03-25T23:20:00Z">
              <w:rPr>
                <w:rFonts w:ascii="Century Gothic" w:hAnsi="Century Gothic" w:cs="Calibri"/>
                <w:color w:val="0070C0"/>
                <w:shd w:val="clear" w:color="auto" w:fill="FFFFFF"/>
              </w:rPr>
            </w:rPrChange>
          </w:rPr>
          <w:delText xml:space="preserve"> </w:delText>
        </w:r>
      </w:del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17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>, de comunicación</w:t>
      </w:r>
      <w:r w:rsidR="0000190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18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 </w:t>
      </w:r>
      <w:r w:rsidR="00001900" w:rsidRPr="00AF4F54">
        <w:rPr>
          <w:rFonts w:ascii="Century Gothic" w:hAnsi="Century Gothic"/>
          <w:b/>
          <w:color w:val="0070C0"/>
          <w:sz w:val="18"/>
          <w:szCs w:val="18"/>
          <w:lang w:val="es-CO"/>
          <w:rPrChange w:id="19" w:author="Portatil CCB" w:date="2014-03-25T23:20:00Z">
            <w:rPr>
              <w:rFonts w:ascii="Century Gothic" w:hAnsi="Century Gothic"/>
              <w:b/>
              <w:color w:val="0070C0"/>
              <w:sz w:val="18"/>
              <w:szCs w:val="18"/>
            </w:rPr>
          </w:rPrChange>
        </w:rPr>
        <w:t xml:space="preserve">(Escuchar información </w:t>
      </w:r>
      <w:del w:id="20" w:author="Portatil CCB" w:date="2014-03-26T19:11:00Z">
        <w:r w:rsidR="00001900" w:rsidRPr="00AF4F54" w:rsidDel="00DC0A64">
          <w:rPr>
            <w:rFonts w:ascii="Century Gothic" w:hAnsi="Century Gothic"/>
            <w:b/>
            <w:color w:val="0070C0"/>
            <w:sz w:val="18"/>
            <w:szCs w:val="18"/>
            <w:lang w:val="es-CO"/>
            <w:rPrChange w:id="21" w:author="Portatil CCB" w:date="2014-03-25T23:20:00Z">
              <w:rPr>
                <w:rFonts w:ascii="Century Gothic" w:hAnsi="Century Gothic"/>
                <w:b/>
                <w:color w:val="0070C0"/>
                <w:sz w:val="18"/>
                <w:szCs w:val="18"/>
              </w:rPr>
            </w:rPrChange>
          </w:rPr>
          <w:delText xml:space="preserve"> </w:delText>
        </w:r>
      </w:del>
      <w:r w:rsidR="00001900" w:rsidRPr="00AF4F54">
        <w:rPr>
          <w:rFonts w:ascii="Century Gothic" w:hAnsi="Century Gothic"/>
          <w:b/>
          <w:color w:val="0070C0"/>
          <w:sz w:val="18"/>
          <w:szCs w:val="18"/>
          <w:lang w:val="es-CO"/>
          <w:rPrChange w:id="22" w:author="Portatil CCB" w:date="2014-03-25T23:20:00Z">
            <w:rPr>
              <w:rFonts w:ascii="Century Gothic" w:hAnsi="Century Gothic"/>
              <w:b/>
              <w:color w:val="0070C0"/>
              <w:sz w:val="18"/>
              <w:szCs w:val="18"/>
            </w:rPr>
          </w:rPrChange>
        </w:rPr>
        <w:t>y Expresar ideas con claridad y lógica)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3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, </w:t>
      </w:r>
      <w:r w:rsidR="00903A4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4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de 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5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>autocontrol</w:t>
      </w:r>
      <w:r w:rsidR="0000190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6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 (</w:t>
      </w:r>
      <w:r w:rsidR="00001900" w:rsidRPr="00A76009">
        <w:rPr>
          <w:rFonts w:ascii="Century Gothic" w:hAnsi="Century Gothic"/>
          <w:b/>
          <w:color w:val="0070C0"/>
          <w:sz w:val="18"/>
          <w:lang w:val="es-MX"/>
        </w:rPr>
        <w:t>Manejo del tiempo)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7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 e investigación</w:t>
      </w:r>
      <w:r w:rsidR="00001900"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28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 (</w:t>
      </w:r>
      <w:commentRangeStart w:id="29"/>
      <w:del w:id="30" w:author="Eleine" w:date="2014-03-27T12:00:00Z">
        <w:r w:rsidR="00001900" w:rsidRPr="00AF4F54" w:rsidDel="009D6F56">
          <w:rPr>
            <w:rFonts w:ascii="Century Gothic" w:hAnsi="Century Gothic"/>
            <w:b/>
            <w:color w:val="0070C0"/>
            <w:sz w:val="18"/>
            <w:szCs w:val="18"/>
            <w:lang w:val="es-CO"/>
            <w:rPrChange w:id="31" w:author="Portatil CCB" w:date="2014-03-25T23:20:00Z">
              <w:rPr>
                <w:rFonts w:ascii="Century Gothic" w:hAnsi="Century Gothic"/>
                <w:b/>
                <w:color w:val="0070C0"/>
                <w:sz w:val="18"/>
                <w:szCs w:val="18"/>
              </w:rPr>
            </w:rPrChange>
          </w:rPr>
          <w:delText>tallying and making charts &amp; Organising data</w:delText>
        </w:r>
        <w:commentRangeEnd w:id="29"/>
        <w:r w:rsidR="00DC0A64" w:rsidDel="009D6F56">
          <w:rPr>
            <w:rStyle w:val="Refdecomentario"/>
          </w:rPr>
          <w:commentReference w:id="29"/>
        </w:r>
      </w:del>
      <w:ins w:id="32" w:author="Eleine" w:date="2014-03-27T12:00:00Z">
        <w:r w:rsidR="009D6F56">
          <w:rPr>
            <w:rFonts w:ascii="Century Gothic" w:hAnsi="Century Gothic"/>
            <w:b/>
            <w:color w:val="0070C0"/>
            <w:sz w:val="18"/>
            <w:szCs w:val="18"/>
            <w:lang w:val="es-CO"/>
          </w:rPr>
          <w:t>Recolectar y organizar información en gráficos de barras</w:t>
        </w:r>
      </w:ins>
      <w:r w:rsidR="00001900" w:rsidRPr="00AF4F54">
        <w:rPr>
          <w:rFonts w:ascii="Century Gothic" w:hAnsi="Century Gothic"/>
          <w:b/>
          <w:color w:val="0070C0"/>
          <w:sz w:val="18"/>
          <w:szCs w:val="18"/>
          <w:lang w:val="es-CO"/>
          <w:rPrChange w:id="33" w:author="Portatil CCB" w:date="2014-03-25T23:20:00Z">
            <w:rPr>
              <w:rFonts w:ascii="Century Gothic" w:hAnsi="Century Gothic"/>
              <w:b/>
              <w:color w:val="0070C0"/>
              <w:sz w:val="18"/>
              <w:szCs w:val="18"/>
            </w:rPr>
          </w:rPrChange>
        </w:rPr>
        <w:t>)</w:t>
      </w:r>
      <w:r w:rsidRPr="00AF4F54">
        <w:rPr>
          <w:rFonts w:ascii="Century Gothic" w:hAnsi="Century Gothic" w:cs="Calibri"/>
          <w:color w:val="0070C0"/>
          <w:shd w:val="clear" w:color="auto" w:fill="FFFFFF"/>
          <w:lang w:val="es-CO"/>
          <w:rPrChange w:id="34" w:author="Portatil CCB" w:date="2014-03-25T23:20:00Z">
            <w:rPr>
              <w:rFonts w:ascii="Century Gothic" w:hAnsi="Century Gothic" w:cs="Calibri"/>
              <w:color w:val="0070C0"/>
              <w:shd w:val="clear" w:color="auto" w:fill="FFFFFF"/>
            </w:rPr>
          </w:rPrChange>
        </w:rPr>
        <w:t xml:space="preserve">. </w:t>
      </w:r>
      <w:r w:rsidR="00A76009" w:rsidRPr="00A76009">
        <w:rPr>
          <w:rFonts w:ascii="Century Gothic" w:hAnsi="Century Gothic"/>
          <w:color w:val="0070C0"/>
          <w:szCs w:val="27"/>
          <w:lang w:val="es-ES_tradnl"/>
        </w:rPr>
        <w:t xml:space="preserve">Estas son </w:t>
      </w:r>
      <w:del w:id="35" w:author="Portatil CCB" w:date="2014-03-26T19:12:00Z">
        <w:r w:rsidR="00A76009" w:rsidRPr="00A76009" w:rsidDel="00DC0A64">
          <w:rPr>
            <w:rFonts w:ascii="Century Gothic" w:hAnsi="Century Gothic"/>
            <w:color w:val="0070C0"/>
            <w:szCs w:val="27"/>
            <w:lang w:val="es-ES_tradnl"/>
          </w:rPr>
          <w:delText xml:space="preserve">las </w:delText>
        </w:r>
      </w:del>
      <w:r w:rsidR="00A76009" w:rsidRPr="00A76009">
        <w:rPr>
          <w:rFonts w:ascii="Century Gothic" w:hAnsi="Century Gothic"/>
          <w:color w:val="0070C0"/>
          <w:szCs w:val="27"/>
          <w:lang w:val="es-ES_tradnl"/>
        </w:rPr>
        <w:t xml:space="preserve">habilidades </w:t>
      </w:r>
      <w:ins w:id="36" w:author="Portatil CCB" w:date="2014-03-26T19:13:00Z">
        <w:r w:rsidR="00DC0A64">
          <w:rPr>
            <w:rFonts w:ascii="Century Gothic" w:hAnsi="Century Gothic"/>
            <w:color w:val="0070C0"/>
            <w:szCs w:val="27"/>
            <w:lang w:val="es-ES_tradnl"/>
          </w:rPr>
          <w:t xml:space="preserve">en las que trabajamos con nuestros estudiantes, pues son </w:t>
        </w:r>
      </w:ins>
      <w:r w:rsidR="00A76009" w:rsidRPr="00A76009">
        <w:rPr>
          <w:rFonts w:ascii="Century Gothic" w:hAnsi="Century Gothic"/>
          <w:color w:val="0070C0"/>
          <w:szCs w:val="27"/>
          <w:lang w:val="es-ES_tradnl"/>
        </w:rPr>
        <w:t xml:space="preserve">necesarias para </w:t>
      </w:r>
      <w:del w:id="37" w:author="Portatil CCB" w:date="2014-03-26T19:13:00Z">
        <w:r w:rsidR="00A76009" w:rsidRPr="00A76009" w:rsidDel="00DC0A64">
          <w:rPr>
            <w:rFonts w:ascii="Century Gothic" w:hAnsi="Century Gothic"/>
            <w:color w:val="0070C0"/>
            <w:szCs w:val="27"/>
            <w:lang w:val="es-ES_tradnl"/>
          </w:rPr>
          <w:delText xml:space="preserve">ayudar a educar a nuestros estudiantes en su camino hacia </w:delText>
        </w:r>
      </w:del>
      <w:r w:rsidR="00A76009" w:rsidRPr="00A76009">
        <w:rPr>
          <w:rFonts w:ascii="Century Gothic" w:hAnsi="Century Gothic"/>
          <w:color w:val="0070C0"/>
          <w:szCs w:val="27"/>
          <w:lang w:val="es-ES_tradnl"/>
        </w:rPr>
        <w:t xml:space="preserve">convertirse en ciudadanos globales, exitosos y productivos. </w:t>
      </w:r>
    </w:p>
    <w:p w14:paraId="274C6097" w14:textId="721D62C3" w:rsidR="002F1CAC" w:rsidRDefault="002F1CAC" w:rsidP="00E550F6">
      <w:pPr>
        <w:jc w:val="both"/>
        <w:rPr>
          <w:rFonts w:ascii="Century Gothic" w:hAnsi="Century Gothic"/>
          <w:color w:val="FF0000"/>
          <w:lang w:val="es-CO"/>
        </w:rPr>
      </w:pPr>
      <w:r>
        <w:rPr>
          <w:rFonts w:ascii="Century Gothic" w:hAnsi="Century Gothic"/>
          <w:color w:val="FF0000"/>
          <w:lang w:val="es-CO"/>
        </w:rPr>
        <w:t>CONCEPTUALIZATION:</w:t>
      </w:r>
    </w:p>
    <w:p w14:paraId="77795FF8" w14:textId="26A3B626" w:rsidR="00B649A5" w:rsidRPr="00A76009" w:rsidRDefault="00B649A5" w:rsidP="00B649A5">
      <w:pPr>
        <w:jc w:val="both"/>
        <w:rPr>
          <w:rFonts w:ascii="Century Gothic" w:hAnsi="Century Gothic" w:cs="Calibri"/>
          <w:color w:val="00B050"/>
          <w:szCs w:val="28"/>
          <w:lang w:val="es-CO"/>
        </w:rPr>
      </w:pPr>
      <w:r w:rsidRPr="00A76009">
        <w:rPr>
          <w:rFonts w:ascii="Century Gothic" w:hAnsi="Century Gothic" w:cs="Calibri"/>
          <w:color w:val="00B050"/>
          <w:szCs w:val="28"/>
          <w:lang w:val="es-CO"/>
        </w:rPr>
        <w:t>Durante este segundo periodo se trabajaron los conceptos de supervivencia (Causa), adaptación (Función) y habitat (</w:t>
      </w:r>
      <w:ins w:id="38" w:author="Portatil CCB" w:date="2014-03-26T19:14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C</w:t>
        </w:r>
      </w:ins>
      <w:del w:id="39" w:author="Portatil CCB" w:date="2014-03-26T19:14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c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>onexión) bajo el tema transdisciplinario “C</w:t>
      </w:r>
      <w:ins w:id="40" w:author="Portatil CCB" w:date="2014-03-26T19:14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ó</w:t>
        </w:r>
      </w:ins>
      <w:del w:id="41" w:author="Portatil CCB" w:date="2014-03-26T19:14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o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mo funciona el mundo” (How the </w:t>
      </w:r>
      <w:ins w:id="42" w:author="Portatil CCB" w:date="2014-03-26T19:14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W</w:t>
        </w:r>
      </w:ins>
      <w:del w:id="43" w:author="Portatil CCB" w:date="2014-03-26T19:14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w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orld </w:t>
      </w:r>
      <w:ins w:id="44" w:author="Portatil CCB" w:date="2014-03-26T19:14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W</w:t>
        </w:r>
      </w:ins>
      <w:del w:id="45" w:author="Portatil CCB" w:date="2014-03-26T19:14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w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>orks). Por medio de diferentes experiencias de aprendizaje</w:t>
      </w:r>
      <w:ins w:id="46" w:author="Portatil CCB" w:date="2014-03-26T19:14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,</w:t>
        </w:r>
      </w:ins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 los niños lograron la compresión de los diferentes conceptos mencionados anteriormente</w:t>
      </w:r>
      <w:ins w:id="47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,</w:t>
        </w:r>
      </w:ins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 de </w:t>
      </w:r>
      <w:ins w:id="48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 xml:space="preserve">una </w:t>
        </w:r>
      </w:ins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manera significativa y vivencial. </w:t>
      </w:r>
    </w:p>
    <w:p w14:paraId="0663A5F5" w14:textId="0A8727A0" w:rsidR="00B649A5" w:rsidRPr="00A76009" w:rsidRDefault="00B649A5" w:rsidP="00B649A5">
      <w:pPr>
        <w:jc w:val="both"/>
        <w:rPr>
          <w:rFonts w:ascii="Century Gothic" w:hAnsi="Century Gothic" w:cs="Calibri"/>
          <w:color w:val="00B050"/>
          <w:szCs w:val="28"/>
          <w:lang w:val="es-CO"/>
        </w:rPr>
      </w:pPr>
      <w:r w:rsidRPr="00A76009">
        <w:rPr>
          <w:rFonts w:ascii="Century Gothic" w:hAnsi="Century Gothic" w:cs="Calibri"/>
          <w:color w:val="00B050"/>
          <w:szCs w:val="28"/>
          <w:lang w:val="es-CO"/>
        </w:rPr>
        <w:t>En el tema transdisciplinario “C</w:t>
      </w:r>
      <w:ins w:id="49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ó</w:t>
        </w:r>
      </w:ins>
      <w:del w:id="50" w:author="Portatil CCB" w:date="2014-03-26T19:17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o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mo nos organizamos” (How </w:t>
      </w:r>
      <w:ins w:id="51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W</w:t>
        </w:r>
      </w:ins>
      <w:del w:id="52" w:author="Portatil CCB" w:date="2014-03-26T19:17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w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e </w:t>
      </w:r>
      <w:ins w:id="53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O</w:t>
        </w:r>
      </w:ins>
      <w:del w:id="54" w:author="Portatil CCB" w:date="2014-03-26T19:17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o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 xml:space="preserve">rganise </w:t>
      </w:r>
      <w:ins w:id="55" w:author="Portatil CCB" w:date="2014-03-26T19:17:00Z">
        <w:r w:rsidR="00DC0A64">
          <w:rPr>
            <w:rFonts w:ascii="Century Gothic" w:hAnsi="Century Gothic" w:cs="Calibri"/>
            <w:color w:val="00B050"/>
            <w:szCs w:val="28"/>
            <w:lang w:val="es-CO"/>
          </w:rPr>
          <w:t>O</w:t>
        </w:r>
      </w:ins>
      <w:del w:id="56" w:author="Portatil CCB" w:date="2014-03-26T19:17:00Z">
        <w:r w:rsidRPr="00A76009" w:rsidDel="00DC0A64">
          <w:rPr>
            <w:rFonts w:ascii="Century Gothic" w:hAnsi="Century Gothic" w:cs="Calibri"/>
            <w:color w:val="00B050"/>
            <w:szCs w:val="28"/>
            <w:lang w:val="es-CO"/>
          </w:rPr>
          <w:delText>o</w:delText>
        </w:r>
      </w:del>
      <w:r w:rsidRPr="00A76009">
        <w:rPr>
          <w:rFonts w:ascii="Century Gothic" w:hAnsi="Century Gothic" w:cs="Calibri"/>
          <w:color w:val="00B050"/>
          <w:szCs w:val="28"/>
          <w:lang w:val="es-CO"/>
        </w:rPr>
        <w:t>urselves), se trabajaron los conceptos de contribución individual  (Responsabilidad), meta (Causa) y trabajo en equipo (Conexión), a través de salidas pedagógicas, charlas de expertos y videos. Estas experiencias de aprendizaje fomentaron en los niños su capacidad de pensamiento crítico, al establecer conexiones entre los conceptos trabajados.</w:t>
      </w:r>
    </w:p>
    <w:p w14:paraId="105712D0" w14:textId="77777777" w:rsidR="00B649A5" w:rsidRPr="00B649A5" w:rsidRDefault="00B649A5" w:rsidP="00E550F6">
      <w:pPr>
        <w:jc w:val="both"/>
        <w:rPr>
          <w:rFonts w:ascii="Century Gothic" w:hAnsi="Century Gothic"/>
          <w:color w:val="FF0000"/>
          <w:sz w:val="18"/>
          <w:lang w:val="es-CO"/>
        </w:rPr>
      </w:pPr>
    </w:p>
    <w:p w14:paraId="38224FD5" w14:textId="77777777" w:rsidR="002F1CAC" w:rsidRPr="00B649A5" w:rsidRDefault="002F1CAC" w:rsidP="00E550F6">
      <w:pPr>
        <w:jc w:val="both"/>
        <w:rPr>
          <w:rFonts w:ascii="Century Gothic" w:hAnsi="Century Gothic"/>
          <w:color w:val="FF0000"/>
          <w:sz w:val="18"/>
          <w:lang w:val="es-CO"/>
        </w:rPr>
      </w:pPr>
    </w:p>
    <w:p w14:paraId="2E26B40B" w14:textId="77777777" w:rsidR="00E550F6" w:rsidRPr="00B649A5" w:rsidRDefault="00E550F6" w:rsidP="00E550F6">
      <w:pPr>
        <w:jc w:val="both"/>
        <w:rPr>
          <w:rFonts w:ascii="Century Gothic" w:hAnsi="Century Gothic"/>
          <w:sz w:val="18"/>
          <w:lang w:val="es-CO"/>
        </w:rPr>
      </w:pPr>
    </w:p>
    <w:p w14:paraId="4D1A96A3" w14:textId="77777777" w:rsidR="00A2548F" w:rsidRPr="002F1CAC" w:rsidRDefault="00A2548F" w:rsidP="00E550F6">
      <w:pPr>
        <w:pStyle w:val="Sinespaciado1"/>
        <w:jc w:val="both"/>
        <w:rPr>
          <w:rFonts w:ascii="Century Gothic" w:hAnsi="Century Gothic"/>
        </w:rPr>
      </w:pPr>
    </w:p>
    <w:p w14:paraId="4CF61219" w14:textId="77777777" w:rsidR="008F2C81" w:rsidRPr="002F1CAC" w:rsidRDefault="008F2C81" w:rsidP="00E550F6">
      <w:pPr>
        <w:jc w:val="both"/>
        <w:rPr>
          <w:rFonts w:ascii="Century Gothic" w:hAnsi="Century Gothic" w:cs="Calibri"/>
          <w:color w:val="000000"/>
          <w:lang w:val="es-US"/>
        </w:rPr>
      </w:pPr>
    </w:p>
    <w:p w14:paraId="17213475" w14:textId="77777777" w:rsidR="008F2C81" w:rsidRPr="002F1CAC" w:rsidRDefault="008F2C81" w:rsidP="00E550F6">
      <w:pPr>
        <w:jc w:val="both"/>
        <w:rPr>
          <w:rFonts w:ascii="Century Gothic" w:hAnsi="Century Gothic"/>
          <w:lang w:val="es-CO"/>
        </w:rPr>
      </w:pPr>
    </w:p>
    <w:p w14:paraId="6FE62B24" w14:textId="77777777" w:rsidR="00992700" w:rsidRPr="002F1CAC" w:rsidRDefault="00992700" w:rsidP="00E550F6">
      <w:pPr>
        <w:jc w:val="both"/>
        <w:rPr>
          <w:rFonts w:ascii="Century Gothic" w:hAnsi="Century Gothic"/>
          <w:lang w:val="es-CO"/>
        </w:rPr>
      </w:pPr>
    </w:p>
    <w:p w14:paraId="6C11FE95" w14:textId="77777777" w:rsidR="001B64A8" w:rsidRPr="002F1CAC" w:rsidRDefault="001B64A8" w:rsidP="00E550F6">
      <w:pPr>
        <w:jc w:val="both"/>
        <w:rPr>
          <w:rFonts w:ascii="Century Gothic" w:hAnsi="Century Gothic"/>
          <w:lang w:val="es-CO"/>
        </w:rPr>
      </w:pPr>
    </w:p>
    <w:p w14:paraId="096099BC" w14:textId="77777777" w:rsidR="008660B1" w:rsidRPr="00AF4F54" w:rsidRDefault="008660B1" w:rsidP="00E550F6">
      <w:pPr>
        <w:jc w:val="both"/>
        <w:rPr>
          <w:rFonts w:ascii="Century Gothic" w:hAnsi="Century Gothic"/>
          <w:lang w:val="es-CO"/>
          <w:rPrChange w:id="57" w:author="Portatil CCB" w:date="2014-03-25T23:20:00Z">
            <w:rPr>
              <w:rFonts w:ascii="Century Gothic" w:hAnsi="Century Gothic"/>
            </w:rPr>
          </w:rPrChange>
        </w:rPr>
      </w:pPr>
    </w:p>
    <w:sectPr w:rsidR="008660B1" w:rsidRPr="00AF4F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" w:author="cfayad" w:date="2014-03-19T13:00:00Z" w:initials="c">
    <w:p w14:paraId="24F4FFB9" w14:textId="77777777" w:rsidR="00AF4F54" w:rsidRPr="00325404" w:rsidRDefault="00AF4F54" w:rsidP="00066D73">
      <w:pPr>
        <w:pStyle w:val="Textocomentario"/>
        <w:rPr>
          <w:lang w:val="es-CO"/>
        </w:rPr>
      </w:pPr>
      <w:r>
        <w:rPr>
          <w:rStyle w:val="Refdecomentario"/>
        </w:rPr>
        <w:annotationRef/>
      </w:r>
      <w:r w:rsidRPr="00325404">
        <w:rPr>
          <w:lang w:val="es-CO"/>
        </w:rPr>
        <w:t xml:space="preserve">Muy bien escrito </w:t>
      </w:r>
      <w:r>
        <w:rPr>
          <w:lang w:val="es-CO"/>
        </w:rPr>
        <w:t xml:space="preserve">todo </w:t>
      </w:r>
      <w:r w:rsidRPr="00325404">
        <w:rPr>
          <w:lang w:val="es-CO"/>
        </w:rPr>
        <w:t xml:space="preserve">este </w:t>
      </w:r>
      <w:r>
        <w:rPr>
          <w:lang w:val="es-CO"/>
        </w:rPr>
        <w:t>comentario global de PSE</w:t>
      </w:r>
      <w:r w:rsidRPr="00325404">
        <w:rPr>
          <w:lang w:val="es-CO"/>
        </w:rPr>
        <w:t>. ¡FELICITACIONES!</w:t>
      </w:r>
    </w:p>
  </w:comment>
  <w:comment w:id="7" w:author="cfayad" w:date="2013-03-12T14:32:00Z" w:initials="c">
    <w:p w14:paraId="148BE50E" w14:textId="77777777" w:rsidR="00AF4F54" w:rsidRPr="00406629" w:rsidRDefault="00AF4F54" w:rsidP="00A2548F">
      <w:pPr>
        <w:pStyle w:val="Textocomentario"/>
        <w:rPr>
          <w:lang w:val="es-CO"/>
        </w:rPr>
      </w:pPr>
      <w:r>
        <w:rPr>
          <w:rStyle w:val="Refdecomentario"/>
        </w:rPr>
        <w:annotationRef/>
      </w:r>
      <w:r w:rsidRPr="00406629">
        <w:rPr>
          <w:lang w:val="es-CO"/>
        </w:rPr>
        <w:t>No es que haya nada malo con la palabra “estudiantes”, pero creo que la palabra “niños” es m</w:t>
      </w:r>
      <w:r>
        <w:rPr>
          <w:lang w:val="es-CO"/>
        </w:rPr>
        <w:t>ás amigable para los padres de estos chicos pequeños, especialmente al comienzo de un comentario.</w:t>
      </w:r>
    </w:p>
  </w:comment>
  <w:comment w:id="29" w:author="Portatil CCB" w:date="2014-03-26T19:12:00Z" w:initials="PC">
    <w:p w14:paraId="3B7BAB6F" w14:textId="2B2537DD" w:rsidR="00DC0A64" w:rsidRPr="00DC0A64" w:rsidRDefault="00DC0A64">
      <w:pPr>
        <w:pStyle w:val="Textocomentario"/>
        <w:rPr>
          <w:lang w:val="es-CO"/>
        </w:rPr>
      </w:pPr>
      <w:r>
        <w:rPr>
          <w:rStyle w:val="Refdecomentario"/>
        </w:rPr>
        <w:annotationRef/>
      </w:r>
      <w:r w:rsidRPr="00DC0A64">
        <w:rPr>
          <w:lang w:val="es-CO"/>
        </w:rPr>
        <w:t>Escríbanlas en Español, como está el resto del comentario.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F4FFB9" w15:done="0"/>
  <w15:commentEx w15:paraId="148BE50E" w15:done="0"/>
  <w15:commentEx w15:paraId="3B7BAB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36C4F" w14:textId="77777777" w:rsidR="009279A2" w:rsidRDefault="009279A2" w:rsidP="00617CF7">
      <w:pPr>
        <w:spacing w:after="0" w:line="240" w:lineRule="auto"/>
      </w:pPr>
      <w:r>
        <w:separator/>
      </w:r>
    </w:p>
  </w:endnote>
  <w:endnote w:type="continuationSeparator" w:id="0">
    <w:p w14:paraId="4A53FEC7" w14:textId="77777777" w:rsidR="009279A2" w:rsidRDefault="009279A2" w:rsidP="00617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C37B2" w14:textId="77777777" w:rsidR="00AF4F54" w:rsidRDefault="00AF4F5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3387044"/>
      <w:docPartObj>
        <w:docPartGallery w:val="Page Numbers (Bottom of Page)"/>
        <w:docPartUnique/>
      </w:docPartObj>
    </w:sdtPr>
    <w:sdtEndPr/>
    <w:sdtContent>
      <w:p w14:paraId="18CCA546" w14:textId="0CE456D6" w:rsidR="00AF4F54" w:rsidRDefault="00AF4F54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FE5" w:rsidRPr="005E5FE5">
          <w:rPr>
            <w:noProof/>
            <w:lang w:val="es-ES"/>
          </w:rPr>
          <w:t>1</w:t>
        </w:r>
        <w:r>
          <w:fldChar w:fldCharType="end"/>
        </w:r>
      </w:p>
    </w:sdtContent>
  </w:sdt>
  <w:p w14:paraId="7C4B25AC" w14:textId="77777777" w:rsidR="00AF4F54" w:rsidRDefault="00AF4F5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B0005" w14:textId="77777777" w:rsidR="00AF4F54" w:rsidRDefault="00AF4F5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885C8" w14:textId="77777777" w:rsidR="009279A2" w:rsidRDefault="009279A2" w:rsidP="00617CF7">
      <w:pPr>
        <w:spacing w:after="0" w:line="240" w:lineRule="auto"/>
      </w:pPr>
      <w:r>
        <w:separator/>
      </w:r>
    </w:p>
  </w:footnote>
  <w:footnote w:type="continuationSeparator" w:id="0">
    <w:p w14:paraId="3BF6B505" w14:textId="77777777" w:rsidR="009279A2" w:rsidRDefault="009279A2" w:rsidP="00617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144C7" w14:textId="77777777" w:rsidR="00AF4F54" w:rsidRDefault="00AF4F5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A19EB" w14:textId="77777777" w:rsidR="00AF4F54" w:rsidRDefault="00AF4F5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1D5AA" w14:textId="77777777" w:rsidR="00AF4F54" w:rsidRDefault="00AF4F54">
    <w:pPr>
      <w:pStyle w:val="Encabezado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ine">
    <w15:presenceInfo w15:providerId="None" w15:userId="Ele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8"/>
    <w:rsid w:val="00001900"/>
    <w:rsid w:val="00066D73"/>
    <w:rsid w:val="000A11A7"/>
    <w:rsid w:val="001330D3"/>
    <w:rsid w:val="001B2023"/>
    <w:rsid w:val="001B64A8"/>
    <w:rsid w:val="002F1CAC"/>
    <w:rsid w:val="00417B25"/>
    <w:rsid w:val="00434675"/>
    <w:rsid w:val="004C1351"/>
    <w:rsid w:val="004F2AED"/>
    <w:rsid w:val="005D7401"/>
    <w:rsid w:val="005E5FE5"/>
    <w:rsid w:val="00617CF7"/>
    <w:rsid w:val="008660B1"/>
    <w:rsid w:val="008F2C81"/>
    <w:rsid w:val="00903A40"/>
    <w:rsid w:val="009279A2"/>
    <w:rsid w:val="009439DD"/>
    <w:rsid w:val="00976070"/>
    <w:rsid w:val="00990084"/>
    <w:rsid w:val="00992700"/>
    <w:rsid w:val="00997044"/>
    <w:rsid w:val="009D6F56"/>
    <w:rsid w:val="00A2548F"/>
    <w:rsid w:val="00A306DD"/>
    <w:rsid w:val="00A327F5"/>
    <w:rsid w:val="00A76009"/>
    <w:rsid w:val="00AD3D64"/>
    <w:rsid w:val="00AF4F54"/>
    <w:rsid w:val="00B649A5"/>
    <w:rsid w:val="00C346F8"/>
    <w:rsid w:val="00C42038"/>
    <w:rsid w:val="00DC0A64"/>
    <w:rsid w:val="00E06A76"/>
    <w:rsid w:val="00E550F6"/>
    <w:rsid w:val="00F4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4A909"/>
  <w15:docId w15:val="{77BBF204-27DF-42A5-87D9-FD77E0EF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A8"/>
    <w:pPr>
      <w:spacing w:after="200" w:line="276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F2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25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2C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Refdecomentario">
    <w:name w:val="annotation reference"/>
    <w:basedOn w:val="Fuentedeprrafopredeter"/>
    <w:uiPriority w:val="99"/>
    <w:semiHidden/>
    <w:unhideWhenUsed/>
    <w:rsid w:val="008F2C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C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C81"/>
    <w:rPr>
      <w:sz w:val="20"/>
      <w:szCs w:val="20"/>
      <w:lang w:val="en-US"/>
    </w:rPr>
  </w:style>
  <w:style w:type="paragraph" w:customStyle="1" w:styleId="Sinespaciado1">
    <w:name w:val="Sin espaciado1"/>
    <w:qFormat/>
    <w:rsid w:val="008F2C81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C81"/>
    <w:rPr>
      <w:rFonts w:ascii="Segoe UI" w:hAnsi="Segoe UI" w:cs="Segoe UI"/>
      <w:sz w:val="18"/>
      <w:szCs w:val="18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2548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17C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7CF7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17C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7CF7"/>
    <w:rPr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0A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0A6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3890-9971-491F-89FE-777ABDF2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Eleine</dc:creator>
  <cp:lastModifiedBy>usuario</cp:lastModifiedBy>
  <cp:revision>2</cp:revision>
  <dcterms:created xsi:type="dcterms:W3CDTF">2014-03-29T21:24:00Z</dcterms:created>
  <dcterms:modified xsi:type="dcterms:W3CDTF">2014-03-29T21:24:00Z</dcterms:modified>
</cp:coreProperties>
</file>